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720" w:hanging="360"/>
        <w:rPr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left"/>
        <w:tblLayout w:type="fixed"/>
        <w:tblLook w:val="0600"/>
      </w:tblPr>
      <w:tblGrid>
        <w:gridCol w:w="3525.12"/>
        <w:gridCol w:w="6554.879999999999"/>
        <w:tblGridChange w:id="0">
          <w:tblGrid>
            <w:gridCol w:w="3525.12"/>
            <w:gridCol w:w="6554.879999999999"/>
          </w:tblGrid>
        </w:tblGridChange>
      </w:tblGrid>
      <w:tr>
        <w:trPr>
          <w:cantSplit w:val="0"/>
          <w:trHeight w:val="24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before="0" w:line="240" w:lineRule="auto"/>
              <w:rPr>
                <w:del w:author="Елдос Әділхан Штқ 113" w:id="0" w:date="2022-12-28T17:13:23Z"/>
              </w:rPr>
            </w:pPr>
            <w:del w:author="Елдос Әділхан Штқ 113" w:id="0" w:date="2022-12-28T17:13:23Z">
              <w:r w:rsidDel="00000000" w:rsidR="00000000" w:rsidRPr="00000000">
                <w:rPr>
                  <w:rtl w:val="0"/>
                </w:rPr>
              </w:r>
            </w:del>
          </w:p>
          <w:p w:rsidR="00000000" w:rsidDel="00000000" w:rsidP="00000000" w:rsidRDefault="00000000" w:rsidRPr="00000000" w14:paraId="00000003">
            <w:pPr>
              <w:spacing w:before="0" w:line="240" w:lineRule="auto"/>
              <w:jc w:val="center"/>
              <w:rPr>
                <w:ins w:author="Елдос Әділхан Штқ 113" w:id="0" w:date="2022-12-28T17:13:23Z"/>
              </w:rPr>
            </w:pPr>
            <w:ins w:author="Елдос Әділхан Штқ 113" w:id="0" w:date="2022-12-28T17:13:23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04">
            <w:pPr>
              <w:spacing w:before="0" w:line="240" w:lineRule="auto"/>
              <w:rPr>
                <w:ins w:author="Елдос Әділхан Штқ 113" w:id="0" w:date="2022-12-28T17:13:23Z"/>
              </w:rPr>
            </w:pPr>
            <w:ins w:author="Елдос Әділхан Штқ 113" w:id="0" w:date="2022-12-28T17:13:23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05">
            <w:pPr>
              <w:spacing w:before="0" w:line="240" w:lineRule="auto"/>
              <w:rPr>
                <w:ins w:author="Елдос Әділхан Штқ 113" w:id="0" w:date="2022-12-28T17:13:23Z"/>
              </w:rPr>
            </w:pPr>
            <w:ins w:author="Елдос Әділхан Штқ 113" w:id="0" w:date="2022-12-28T17:13:23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06">
            <w:pPr>
              <w:spacing w:before="0" w:line="240" w:lineRule="auto"/>
              <w:rPr>
                <w:ins w:author="Елдос Әділхан Штқ 113" w:id="0" w:date="2022-12-28T17:13:23Z"/>
              </w:rPr>
            </w:pPr>
            <w:ins w:author="Елдос Әділхан Штқ 113" w:id="0" w:date="2022-12-28T17:13:23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07">
            <w:pPr>
              <w:spacing w:before="0" w:line="240" w:lineRule="auto"/>
              <w:rPr>
                <w:ins w:author="Елдос Әділхан Штқ 113" w:id="0" w:date="2022-12-28T17:13:23Z"/>
              </w:rPr>
            </w:pPr>
            <w:ins w:author="Елдос Әділхан Штқ 113" w:id="0" w:date="2022-12-28T17:13:23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08">
            <w:pPr>
              <w:spacing w:before="0" w:line="240" w:lineRule="auto"/>
              <w:rPr>
                <w:ins w:author="Елдос Әділхан Штқ 113" w:id="0" w:date="2022-12-28T17:13:23Z"/>
              </w:rPr>
            </w:pPr>
            <w:ins w:author="Елдос Әділхан Штқ 113" w:id="0" w:date="2022-12-28T17:13:23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09">
            <w:pPr>
              <w:spacing w:before="0" w:line="240" w:lineRule="auto"/>
              <w:rPr>
                <w:ins w:author="Елдос Әділхан Штқ 113" w:id="0" w:date="2022-12-28T17:13:23Z"/>
              </w:rPr>
            </w:pPr>
            <w:ins w:author="Елдос Әділхан Штқ 113" w:id="0" w:date="2022-12-28T17:13:23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0A">
            <w:pPr>
              <w:spacing w:before="0" w:line="240" w:lineRule="auto"/>
              <w:rPr>
                <w:ins w:author="Елдос Әділхан Штқ 113" w:id="0" w:date="2022-12-28T17:13:23Z"/>
              </w:rPr>
            </w:pPr>
            <w:ins w:author="Елдос Әділхан Штқ 113" w:id="0" w:date="2022-12-28T17:13:23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0B">
            <w:pPr>
              <w:spacing w:before="0" w:line="240" w:lineRule="auto"/>
              <w:rPr>
                <w:ins w:author="Елдос Әділхан Штқ 113" w:id="0" w:date="2022-12-28T17:13:23Z"/>
              </w:rPr>
            </w:pPr>
            <w:ins w:author="Елдос Әділхан Штқ 113" w:id="0" w:date="2022-12-28T17:13:23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0C">
            <w:pPr>
              <w:spacing w:before="0" w:line="240" w:lineRule="auto"/>
              <w:rPr>
                <w:ins w:author="Елдос Әділхан Штқ 113" w:id="0" w:date="2022-12-28T17:13:23Z"/>
              </w:rPr>
            </w:pPr>
            <w:ins w:author="Елдос Әділхан Штқ 113" w:id="0" w:date="2022-12-28T17:13:23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0D">
            <w:pPr>
              <w:spacing w:before="0" w:line="240" w:lineRule="auto"/>
              <w:rPr>
                <w:ins w:author="Елдос Әділхан Штқ 113" w:id="0" w:date="2022-12-28T17:13:23Z"/>
              </w:rPr>
            </w:pPr>
            <w:ins w:author="Елдос Әділхан Штқ 113" w:id="0" w:date="2022-12-28T17:13:23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0E">
            <w:pPr>
              <w:spacing w:before="0" w:line="240" w:lineRule="auto"/>
              <w:rPr>
                <w:ins w:author="Елдос Әділхан Штқ 113" w:id="0" w:date="2022-12-28T17:13:23Z"/>
              </w:rPr>
            </w:pPr>
            <w:ins w:author="Елдос Әділхан Штқ 113" w:id="0" w:date="2022-12-28T17:13:23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0F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                   </w:t>
            </w:r>
          </w:p>
          <w:p w:rsidR="00000000" w:rsidDel="00000000" w:rsidP="00000000" w:rsidRDefault="00000000" w:rsidRPr="00000000" w14:paraId="0000001B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before="0"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                             Жұмыс</w:t>
            </w:r>
          </w:p>
          <w:p w:rsidR="00000000" w:rsidDel="00000000" w:rsidP="00000000" w:rsidRDefault="00000000" w:rsidRPr="00000000" w14:paraId="00000020">
            <w:pPr>
              <w:spacing w:before="0"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                    Тәжірибесі</w:t>
            </w:r>
          </w:p>
          <w:p w:rsidR="00000000" w:rsidDel="00000000" w:rsidP="00000000" w:rsidRDefault="00000000" w:rsidRPr="00000000" w14:paraId="00000021">
            <w:pPr>
              <w:spacing w:before="0"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      Оқу практикасы</w:t>
            </w:r>
          </w:p>
          <w:p w:rsidR="00000000" w:rsidDel="00000000" w:rsidP="00000000" w:rsidRDefault="00000000" w:rsidRPr="00000000" w14:paraId="00000022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200" w:line="240" w:lineRule="auto"/>
              <w:rPr>
                <w:color w:val="d445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d44500"/>
                <w:sz w:val="20"/>
                <w:szCs w:val="20"/>
                <w:rtl w:val="0"/>
              </w:rPr>
              <w:t xml:space="preserve">Әділхан Елдос Жанатұлы</w:t>
            </w:r>
          </w:p>
          <w:p w:rsidR="00000000" w:rsidDel="00000000" w:rsidP="00000000" w:rsidRDefault="00000000" w:rsidRPr="00000000" w14:paraId="0000002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200" w:line="240" w:lineRule="auto"/>
              <w:rPr>
                <w:color w:val="d445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d44500"/>
                <w:sz w:val="20"/>
                <w:szCs w:val="20"/>
                <w:rtl w:val="0"/>
              </w:rPr>
              <w:t xml:space="preserve">Мүғалім 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200" w:line="240" w:lineRule="auto"/>
              <w:rPr>
                <w:color w:val="d445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d44500"/>
                <w:sz w:val="20"/>
                <w:szCs w:val="20"/>
                <w:rtl w:val="0"/>
              </w:rPr>
              <w:t xml:space="preserve">Білімі: Жоғары</w:t>
            </w:r>
          </w:p>
          <w:p w:rsidR="00000000" w:rsidDel="00000000" w:rsidP="00000000" w:rsidRDefault="00000000" w:rsidRPr="00000000" w14:paraId="0000002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200" w:line="240" w:lineRule="auto"/>
              <w:rPr>
                <w:color w:val="d445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d44500"/>
                <w:sz w:val="20"/>
                <w:szCs w:val="20"/>
                <w:rtl w:val="0"/>
              </w:rPr>
              <w:t xml:space="preserve">Туылған күні:18.03.2003.</w:t>
            </w:r>
          </w:p>
          <w:p w:rsidR="00000000" w:rsidDel="00000000" w:rsidP="00000000" w:rsidRDefault="00000000" w:rsidRPr="00000000" w14:paraId="0000002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200" w:line="240" w:lineRule="auto"/>
              <w:rPr>
                <w:color w:val="d445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d44500"/>
                <w:sz w:val="20"/>
                <w:szCs w:val="20"/>
                <w:rtl w:val="0"/>
              </w:rPr>
              <w:t xml:space="preserve">Қала: Талдықорған қаласы 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200" w:line="240" w:lineRule="auto"/>
              <w:rPr>
                <w:color w:val="d445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d44500"/>
                <w:sz w:val="20"/>
                <w:szCs w:val="20"/>
                <w:rtl w:val="0"/>
              </w:rPr>
              <w:t xml:space="preserve">Отбасы жағдайы: Тұрмыс құрмаған </w:t>
            </w:r>
          </w:p>
          <w:p w:rsidR="00000000" w:rsidDel="00000000" w:rsidP="00000000" w:rsidRDefault="00000000" w:rsidRPr="00000000" w14:paraId="0000002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200" w:line="240" w:lineRule="auto"/>
              <w:rPr>
                <w:color w:val="d445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d44500"/>
                <w:sz w:val="20"/>
                <w:szCs w:val="20"/>
                <w:rtl w:val="0"/>
              </w:rPr>
              <w:t xml:space="preserve">Телефон:87778330676</w:t>
            </w:r>
          </w:p>
          <w:p w:rsidR="00000000" w:rsidDel="00000000" w:rsidP="00000000" w:rsidRDefault="00000000" w:rsidRPr="00000000" w14:paraId="0000002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200" w:line="240" w:lineRule="auto"/>
              <w:rPr>
                <w:color w:val="d445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d44500"/>
                <w:sz w:val="20"/>
                <w:szCs w:val="20"/>
                <w:rtl w:val="0"/>
              </w:rPr>
              <w:t xml:space="preserve">Электрондық поштасы:</w:t>
            </w:r>
            <w:hyperlink r:id="rId6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adilkhaneldos96@gmail.com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200" w:line="240" w:lineRule="auto"/>
              <w:rPr>
                <w:color w:val="d445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200" w:line="240" w:lineRule="auto"/>
              <w:rPr>
                <w:color w:val="d445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200" w:line="240" w:lineRule="auto"/>
              <w:rPr>
                <w:color w:val="d445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d44500"/>
                <w:sz w:val="20"/>
                <w:szCs w:val="20"/>
                <w:rtl w:val="0"/>
              </w:rPr>
              <w:t xml:space="preserve">Жұмыс тәжірибесі 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before="0"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                   Білімі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Гуманитарлық ғылымдар жоғары мектебі.Ағылшын-Түрік</w:t>
            </w:r>
          </w:p>
        </w:tc>
      </w:tr>
      <w:tr>
        <w:trPr>
          <w:cantSplit w:val="0"/>
          <w:trHeight w:val="5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Қосымша Білімі </w:t>
            </w:r>
          </w:p>
          <w:p w:rsidR="00000000" w:rsidDel="00000000" w:rsidP="00000000" w:rsidRDefault="00000000" w:rsidRPr="00000000" w14:paraId="0000003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               Біліктілігі</w:t>
            </w:r>
          </w:p>
          <w:p w:rsidR="00000000" w:rsidDel="00000000" w:rsidP="00000000" w:rsidRDefault="00000000" w:rsidRPr="00000000" w14:paraId="0000003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Кәсіби дағдылары      </w:t>
            </w:r>
          </w:p>
          <w:p w:rsidR="00000000" w:rsidDel="00000000" w:rsidP="00000000" w:rsidRDefault="00000000" w:rsidRPr="00000000" w14:paraId="0000003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Жеке қасиеттері.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Style w:val="Heading2"/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120" w:lineRule="auto"/>
              <w:rPr>
                <w:b w:val="0"/>
                <w:sz w:val="20"/>
                <w:szCs w:val="20"/>
              </w:rPr>
            </w:pPr>
            <w:bookmarkStart w:colFirst="0" w:colLast="0" w:name="_y1q60llsp3ln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sz w:val="20"/>
                <w:szCs w:val="20"/>
                <w:rtl w:val="0"/>
              </w:rPr>
              <w:t xml:space="preserve">Қаржылық есеп </w:t>
            </w:r>
          </w:p>
          <w:p w:rsidR="00000000" w:rsidDel="00000000" w:rsidP="00000000" w:rsidRDefault="00000000" w:rsidRPr="00000000" w14:paraId="00000043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before="0"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2022ж қыркүйек-желтоқсан </w:t>
            </w:r>
          </w:p>
          <w:p w:rsidR="00000000" w:rsidDel="00000000" w:rsidP="00000000" w:rsidRDefault="00000000" w:rsidRPr="00000000" w14:paraId="00000045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before="0"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Қаржылық есее білу</w:t>
            </w:r>
          </w:p>
          <w:p w:rsidR="00000000" w:rsidDel="00000000" w:rsidP="00000000" w:rsidRDefault="00000000" w:rsidRPr="00000000" w14:paraId="00000049">
            <w:pPr>
              <w:spacing w:before="0"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В2 деңгейінде Ағылшын тілін білу</w:t>
            </w:r>
          </w:p>
          <w:p w:rsidR="00000000" w:rsidDel="00000000" w:rsidP="00000000" w:rsidRDefault="00000000" w:rsidRPr="00000000" w14:paraId="0000004A">
            <w:pPr>
              <w:spacing w:before="0"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В2 деңгейіндеТүрік тілін білу </w:t>
            </w:r>
          </w:p>
          <w:p w:rsidR="00000000" w:rsidDel="00000000" w:rsidP="00000000" w:rsidRDefault="00000000" w:rsidRPr="00000000" w14:paraId="0000004B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before="0"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Ортаға тез қалыптаса білу </w:t>
            </w:r>
          </w:p>
          <w:p w:rsidR="00000000" w:rsidDel="00000000" w:rsidP="00000000" w:rsidRDefault="00000000" w:rsidRPr="00000000" w14:paraId="00000052">
            <w:pPr>
              <w:spacing w:before="0"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Еңбексүйгіштік </w:t>
            </w:r>
          </w:p>
          <w:p w:rsidR="00000000" w:rsidDel="00000000" w:rsidP="00000000" w:rsidRDefault="00000000" w:rsidRPr="00000000" w14:paraId="00000053">
            <w:pPr>
              <w:spacing w:before="0"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Адамдармен тез тіл табыса білу </w:t>
            </w:r>
          </w:p>
          <w:p w:rsidR="00000000" w:rsidDel="00000000" w:rsidP="00000000" w:rsidRDefault="00000000" w:rsidRPr="00000000" w14:paraId="00000054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Style w:val="Heading1"/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80" w:lineRule="auto"/>
              <w:rPr>
                <w:b w:val="0"/>
              </w:rPr>
            </w:pPr>
            <w:bookmarkStart w:colFirst="0" w:colLast="0" w:name="_tk538brb1kdf" w:id="1"/>
            <w:bookmarkEnd w:id="1"/>
            <w:r w:rsidDel="00000000" w:rsidR="00000000" w:rsidRPr="00000000">
              <w:rPr>
                <w:b w:val="0"/>
                <w:rtl w:val="0"/>
              </w:rPr>
              <w:t xml:space="preserve">Кәсіби дағдылары.         </w:t>
            </w:r>
          </w:p>
          <w:p w:rsidR="00000000" w:rsidDel="00000000" w:rsidP="00000000" w:rsidRDefault="00000000" w:rsidRPr="00000000" w14:paraId="00000056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before="0"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Қосымша ақпарат.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Style w:val="Heading2"/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120" w:lineRule="auto"/>
              <w:rPr>
                <w:b w:val="0"/>
                <w:sz w:val="20"/>
                <w:szCs w:val="20"/>
              </w:rPr>
            </w:pPr>
            <w:bookmarkStart w:colFirst="0" w:colLast="0" w:name="_r7oinwx5vtl9" w:id="2"/>
            <w:bookmarkEnd w:id="2"/>
            <w:r w:rsidDel="00000000" w:rsidR="00000000" w:rsidRPr="00000000">
              <w:rPr>
                <w:rFonts w:ascii="Arial" w:cs="Arial" w:eastAsia="Arial" w:hAnsi="Arial"/>
                <w:b w:val="0"/>
                <w:sz w:val="20"/>
                <w:szCs w:val="20"/>
                <w:rtl w:val="0"/>
              </w:rPr>
              <w:t xml:space="preserve">Балалармен ез тіл табыса алады</w:t>
            </w:r>
          </w:p>
          <w:p w:rsidR="00000000" w:rsidDel="00000000" w:rsidP="00000000" w:rsidRDefault="00000000" w:rsidRPr="00000000" w14:paraId="0000005E">
            <w:pPr>
              <w:spacing w:before="0"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Ұйымдастырушылық қабілетке ие </w:t>
            </w:r>
          </w:p>
          <w:p w:rsidR="00000000" w:rsidDel="00000000" w:rsidP="00000000" w:rsidRDefault="00000000" w:rsidRPr="00000000" w14:paraId="0000005F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before="0"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Бос уақытында доп ойнау</w:t>
            </w:r>
          </w:p>
          <w:p w:rsidR="00000000" w:rsidDel="00000000" w:rsidP="00000000" w:rsidRDefault="00000000" w:rsidRPr="00000000" w14:paraId="00000065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Style w:val="Heading1"/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80" w:lineRule="auto"/>
              <w:rPr>
                <w:rFonts w:ascii="Raleway" w:cs="Raleway" w:eastAsia="Raleway" w:hAnsi="Raleway"/>
                <w:b w:val="1"/>
                <w:sz w:val="24"/>
                <w:szCs w:val="24"/>
              </w:rPr>
            </w:pPr>
            <w:bookmarkStart w:colFirst="0" w:colLast="0" w:name="_skqh4zb6ceyb" w:id="3"/>
            <w:bookmarkEnd w:id="3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120" w:line="240" w:lineRule="auto"/>
              <w:rPr>
                <w:rFonts w:ascii="Lato" w:cs="Lato" w:eastAsia="Lato" w:hAnsi="La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6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6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Работа</w:t>
        </w:r>
      </w:ins>
    </w:p>
    <w:p w:rsidR="00000000" w:rsidDel="00000000" w:rsidP="00000000" w:rsidRDefault="00000000" w:rsidRPr="00000000" w14:paraId="0000006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                                      Опыт</w:t>
        </w:r>
      </w:ins>
    </w:p>
    <w:p w:rsidR="00000000" w:rsidDel="00000000" w:rsidP="00000000" w:rsidRDefault="00000000" w:rsidRPr="00000000" w14:paraId="0000006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                        Учебная практика</w:t>
        </w:r>
      </w:ins>
    </w:p>
    <w:p w:rsidR="00000000" w:rsidDel="00000000" w:rsidP="00000000" w:rsidRDefault="00000000" w:rsidRPr="00000000" w14:paraId="0000006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6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6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7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7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7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7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Адильхан Елдос Жанатович</w:t>
        </w:r>
      </w:ins>
    </w:p>
    <w:p w:rsidR="00000000" w:rsidDel="00000000" w:rsidP="00000000" w:rsidRDefault="00000000" w:rsidRPr="00000000" w14:paraId="0000007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Мугалим </w:t>
        </w:r>
      </w:ins>
    </w:p>
    <w:p w:rsidR="00000000" w:rsidDel="00000000" w:rsidP="00000000" w:rsidRDefault="00000000" w:rsidRPr="00000000" w14:paraId="0000007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Образование: Высшее</w:t>
        </w:r>
      </w:ins>
    </w:p>
    <w:p w:rsidR="00000000" w:rsidDel="00000000" w:rsidP="00000000" w:rsidRDefault="00000000" w:rsidRPr="00000000" w14:paraId="0000007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Дата рождения: 18.03.2003.</w:t>
        </w:r>
      </w:ins>
    </w:p>
    <w:p w:rsidR="00000000" w:rsidDel="00000000" w:rsidP="00000000" w:rsidRDefault="00000000" w:rsidRPr="00000000" w14:paraId="0000007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Город: город Талдыкорган </w:t>
        </w:r>
      </w:ins>
    </w:p>
    <w:p w:rsidR="00000000" w:rsidDel="00000000" w:rsidP="00000000" w:rsidRDefault="00000000" w:rsidRPr="00000000" w14:paraId="0000007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Семейное положение: не замужем </w:t>
        </w:r>
      </w:ins>
    </w:p>
    <w:p w:rsidR="00000000" w:rsidDel="00000000" w:rsidP="00000000" w:rsidRDefault="00000000" w:rsidRPr="00000000" w14:paraId="0000007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Телефон: 87778330676</w:t>
        </w:r>
      </w:ins>
    </w:p>
    <w:p w:rsidR="00000000" w:rsidDel="00000000" w:rsidP="00000000" w:rsidRDefault="00000000" w:rsidRPr="00000000" w14:paraId="0000007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Электронный поштасы:adilkhaneldos96@gmail.com</w:t>
        </w:r>
      </w:ins>
    </w:p>
    <w:p w:rsidR="00000000" w:rsidDel="00000000" w:rsidP="00000000" w:rsidRDefault="00000000" w:rsidRPr="00000000" w14:paraId="0000007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7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7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Опыт работы </w:t>
        </w:r>
      </w:ins>
    </w:p>
    <w:p w:rsidR="00000000" w:rsidDel="00000000" w:rsidP="00000000" w:rsidRDefault="00000000" w:rsidRPr="00000000" w14:paraId="0000007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                                     Образование </w:t>
        </w:r>
      </w:ins>
    </w:p>
    <w:p w:rsidR="00000000" w:rsidDel="00000000" w:rsidP="00000000" w:rsidRDefault="00000000" w:rsidRPr="00000000" w14:paraId="0000007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Высшая школа гуманитарных наук.Англо-Турецкий</w:t>
        </w:r>
      </w:ins>
    </w:p>
    <w:p w:rsidR="00000000" w:rsidDel="00000000" w:rsidP="00000000" w:rsidRDefault="00000000" w:rsidRPr="00000000" w14:paraId="0000008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Дополнительное Образование </w:t>
        </w:r>
      </w:ins>
    </w:p>
    <w:p w:rsidR="00000000" w:rsidDel="00000000" w:rsidP="00000000" w:rsidRDefault="00000000" w:rsidRPr="00000000" w14:paraId="0000008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               Квалификация</w:t>
        </w:r>
      </w:ins>
    </w:p>
    <w:p w:rsidR="00000000" w:rsidDel="00000000" w:rsidP="00000000" w:rsidRDefault="00000000" w:rsidRPr="00000000" w14:paraId="0000008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8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8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8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8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Профессиональные навыки      </w:t>
        </w:r>
      </w:ins>
    </w:p>
    <w:p w:rsidR="00000000" w:rsidDel="00000000" w:rsidP="00000000" w:rsidRDefault="00000000" w:rsidRPr="00000000" w14:paraId="0000008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8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8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8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8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8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8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Личные качества.                   </w:t>
        </w:r>
      </w:ins>
    </w:p>
    <w:p w:rsidR="00000000" w:rsidDel="00000000" w:rsidP="00000000" w:rsidRDefault="00000000" w:rsidRPr="00000000" w14:paraId="0000008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Финансовый учет </w:t>
        </w:r>
      </w:ins>
    </w:p>
    <w:p w:rsidR="00000000" w:rsidDel="00000000" w:rsidP="00000000" w:rsidRDefault="00000000" w:rsidRPr="00000000" w14:paraId="0000008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9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Сентябрь-декабрь 2022г </w:t>
        </w:r>
      </w:ins>
    </w:p>
    <w:p w:rsidR="00000000" w:rsidDel="00000000" w:rsidP="00000000" w:rsidRDefault="00000000" w:rsidRPr="00000000" w14:paraId="0000009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9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9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9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Финансовая осведомленность</w:t>
        </w:r>
      </w:ins>
    </w:p>
    <w:p w:rsidR="00000000" w:rsidDel="00000000" w:rsidP="00000000" w:rsidRDefault="00000000" w:rsidRPr="00000000" w14:paraId="0000009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Знание английского языка на уровне В2</w:t>
        </w:r>
      </w:ins>
    </w:p>
    <w:p w:rsidR="00000000" w:rsidDel="00000000" w:rsidP="00000000" w:rsidRDefault="00000000" w:rsidRPr="00000000" w14:paraId="0000009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Знание турецкого языка на уровне В2 </w:t>
        </w:r>
      </w:ins>
    </w:p>
    <w:p w:rsidR="00000000" w:rsidDel="00000000" w:rsidP="00000000" w:rsidRDefault="00000000" w:rsidRPr="00000000" w14:paraId="0000009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9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9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9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9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9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9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Умение быстро формироваться в среде </w:t>
        </w:r>
      </w:ins>
    </w:p>
    <w:p w:rsidR="00000000" w:rsidDel="00000000" w:rsidP="00000000" w:rsidRDefault="00000000" w:rsidRPr="00000000" w14:paraId="0000009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Трудолюбие </w:t>
        </w:r>
      </w:ins>
    </w:p>
    <w:p w:rsidR="00000000" w:rsidDel="00000000" w:rsidP="00000000" w:rsidRDefault="00000000" w:rsidRPr="00000000" w14:paraId="0000009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Умение быстро ладить с людьми </w:t>
        </w:r>
      </w:ins>
    </w:p>
    <w:p w:rsidR="00000000" w:rsidDel="00000000" w:rsidP="00000000" w:rsidRDefault="00000000" w:rsidRPr="00000000" w14:paraId="000000A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A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A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Профессиональные навыки.         </w:t>
        </w:r>
      </w:ins>
    </w:p>
    <w:p w:rsidR="00000000" w:rsidDel="00000000" w:rsidP="00000000" w:rsidRDefault="00000000" w:rsidRPr="00000000" w14:paraId="000000A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A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A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A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A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A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A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Дополнительная информация. </w:t>
        </w:r>
      </w:ins>
    </w:p>
    <w:p w:rsidR="00000000" w:rsidDel="00000000" w:rsidP="00000000" w:rsidRDefault="00000000" w:rsidRPr="00000000" w14:paraId="000000A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Умеет ладить с детьми</w:t>
        </w:r>
      </w:ins>
    </w:p>
    <w:p w:rsidR="00000000" w:rsidDel="00000000" w:rsidP="00000000" w:rsidRDefault="00000000" w:rsidRPr="00000000" w14:paraId="000000A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Обладает организаторскими способностями </w:t>
        </w:r>
      </w:ins>
    </w:p>
    <w:p w:rsidR="00000000" w:rsidDel="00000000" w:rsidP="00000000" w:rsidRDefault="00000000" w:rsidRPr="00000000" w14:paraId="000000A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A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A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A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B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B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Игра в мяч в свободное время</w:t>
        </w:r>
      </w:ins>
    </w:p>
    <w:p w:rsidR="00000000" w:rsidDel="00000000" w:rsidP="00000000" w:rsidRDefault="00000000" w:rsidRPr="00000000" w14:paraId="000000B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B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B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B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B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B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B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B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B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B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B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B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B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B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C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C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C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C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C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C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C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C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C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C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C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C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C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C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C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C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D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D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D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D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D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D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D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Work</w:t>
        </w:r>
      </w:ins>
    </w:p>
    <w:p w:rsidR="00000000" w:rsidDel="00000000" w:rsidP="00000000" w:rsidRDefault="00000000" w:rsidRPr="00000000" w14:paraId="000000D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                                      Experience</w:t>
        </w:r>
      </w:ins>
    </w:p>
    <w:p w:rsidR="00000000" w:rsidDel="00000000" w:rsidP="00000000" w:rsidRDefault="00000000" w:rsidRPr="00000000" w14:paraId="000000D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                        Educational practice</w:t>
        </w:r>
      </w:ins>
    </w:p>
    <w:p w:rsidR="00000000" w:rsidDel="00000000" w:rsidP="00000000" w:rsidRDefault="00000000" w:rsidRPr="00000000" w14:paraId="000000D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D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D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D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D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D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D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Adilkhan Eldos Zhanatovich</w:t>
        </w:r>
      </w:ins>
    </w:p>
    <w:p w:rsidR="00000000" w:rsidDel="00000000" w:rsidP="00000000" w:rsidRDefault="00000000" w:rsidRPr="00000000" w14:paraId="000000E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Mugalim </w:t>
        </w:r>
      </w:ins>
    </w:p>
    <w:p w:rsidR="00000000" w:rsidDel="00000000" w:rsidP="00000000" w:rsidRDefault="00000000" w:rsidRPr="00000000" w14:paraId="000000E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Education: Higher</w:t>
        </w:r>
      </w:ins>
    </w:p>
    <w:p w:rsidR="00000000" w:rsidDel="00000000" w:rsidP="00000000" w:rsidRDefault="00000000" w:rsidRPr="00000000" w14:paraId="000000E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Date of birth: 18.03.2003.</w:t>
        </w:r>
      </w:ins>
    </w:p>
    <w:p w:rsidR="00000000" w:rsidDel="00000000" w:rsidP="00000000" w:rsidRDefault="00000000" w:rsidRPr="00000000" w14:paraId="000000E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City: Taldykorgan city </w:t>
        </w:r>
      </w:ins>
    </w:p>
    <w:p w:rsidR="00000000" w:rsidDel="00000000" w:rsidP="00000000" w:rsidRDefault="00000000" w:rsidRPr="00000000" w14:paraId="000000E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Marital status: single </w:t>
        </w:r>
      </w:ins>
    </w:p>
    <w:p w:rsidR="00000000" w:rsidDel="00000000" w:rsidP="00000000" w:rsidRDefault="00000000" w:rsidRPr="00000000" w14:paraId="000000E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Phone: 87778330676</w:t>
        </w:r>
      </w:ins>
    </w:p>
    <w:p w:rsidR="00000000" w:rsidDel="00000000" w:rsidP="00000000" w:rsidRDefault="00000000" w:rsidRPr="00000000" w14:paraId="000000E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Electronic poshtasy:adilkhaneldos96@gmail.com</w:t>
        </w:r>
      </w:ins>
    </w:p>
    <w:p w:rsidR="00000000" w:rsidDel="00000000" w:rsidP="00000000" w:rsidRDefault="00000000" w:rsidRPr="00000000" w14:paraId="000000E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E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E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Work experience </w:t>
        </w:r>
      </w:ins>
    </w:p>
    <w:p w:rsidR="00000000" w:rsidDel="00000000" w:rsidP="00000000" w:rsidRDefault="00000000" w:rsidRPr="00000000" w14:paraId="000000E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                                     Education </w:t>
        </w:r>
      </w:ins>
    </w:p>
    <w:p w:rsidR="00000000" w:rsidDel="00000000" w:rsidP="00000000" w:rsidRDefault="00000000" w:rsidRPr="00000000" w14:paraId="000000E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Higher School of Humanities.English-Turkish</w:t>
        </w:r>
      </w:ins>
    </w:p>
    <w:p w:rsidR="00000000" w:rsidDel="00000000" w:rsidP="00000000" w:rsidRDefault="00000000" w:rsidRPr="00000000" w14:paraId="000000E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Additional Education </w:t>
        </w:r>
      </w:ins>
    </w:p>
    <w:p w:rsidR="00000000" w:rsidDel="00000000" w:rsidP="00000000" w:rsidRDefault="00000000" w:rsidRPr="00000000" w14:paraId="000000E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               Qualification</w:t>
        </w:r>
      </w:ins>
    </w:p>
    <w:p w:rsidR="00000000" w:rsidDel="00000000" w:rsidP="00000000" w:rsidRDefault="00000000" w:rsidRPr="00000000" w14:paraId="000000E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E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F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F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F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Professional skills      </w:t>
        </w:r>
      </w:ins>
    </w:p>
    <w:p w:rsidR="00000000" w:rsidDel="00000000" w:rsidP="00000000" w:rsidRDefault="00000000" w:rsidRPr="00000000" w14:paraId="000000F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F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F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F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F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F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F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Personal qualities.                   </w:t>
        </w:r>
      </w:ins>
    </w:p>
    <w:p w:rsidR="00000000" w:rsidDel="00000000" w:rsidP="00000000" w:rsidRDefault="00000000" w:rsidRPr="00000000" w14:paraId="000000F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Financial accounting </w:t>
        </w:r>
      </w:ins>
    </w:p>
    <w:p w:rsidR="00000000" w:rsidDel="00000000" w:rsidP="00000000" w:rsidRDefault="00000000" w:rsidRPr="00000000" w14:paraId="000000F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F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September-December 2022 </w:t>
        </w:r>
      </w:ins>
    </w:p>
    <w:p w:rsidR="00000000" w:rsidDel="00000000" w:rsidP="00000000" w:rsidRDefault="00000000" w:rsidRPr="00000000" w14:paraId="000000F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F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F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0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Financial awareness</w:t>
        </w:r>
      </w:ins>
    </w:p>
    <w:p w:rsidR="00000000" w:rsidDel="00000000" w:rsidP="00000000" w:rsidRDefault="00000000" w:rsidRPr="00000000" w14:paraId="000001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Knowledge of English at B2 level</w:t>
        </w:r>
      </w:ins>
    </w:p>
    <w:p w:rsidR="00000000" w:rsidDel="00000000" w:rsidP="00000000" w:rsidRDefault="00000000" w:rsidRPr="00000000" w14:paraId="000001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Knowledge of the Turkish language at the B2 level </w:t>
        </w:r>
      </w:ins>
    </w:p>
    <w:p w:rsidR="00000000" w:rsidDel="00000000" w:rsidP="00000000" w:rsidRDefault="00000000" w:rsidRPr="00000000" w14:paraId="000001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The ability to form quickly in the environment </w:t>
        </w:r>
      </w:ins>
    </w:p>
    <w:p w:rsidR="00000000" w:rsidDel="00000000" w:rsidP="00000000" w:rsidRDefault="00000000" w:rsidRPr="00000000" w14:paraId="000001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Industriousness </w:t>
        </w:r>
      </w:ins>
    </w:p>
    <w:p w:rsidR="00000000" w:rsidDel="00000000" w:rsidP="00000000" w:rsidRDefault="00000000" w:rsidRPr="00000000" w14:paraId="000001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Ability to get along with people quickly </w:t>
        </w:r>
      </w:ins>
    </w:p>
    <w:p w:rsidR="00000000" w:rsidDel="00000000" w:rsidP="00000000" w:rsidRDefault="00000000" w:rsidRPr="00000000" w14:paraId="000001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Professional skills.         </w:t>
        </w:r>
      </w:ins>
    </w:p>
    <w:p w:rsidR="00000000" w:rsidDel="00000000" w:rsidP="00000000" w:rsidRDefault="00000000" w:rsidRPr="00000000" w14:paraId="000001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Additional information. </w:t>
        </w:r>
      </w:ins>
    </w:p>
    <w:p w:rsidR="00000000" w:rsidDel="00000000" w:rsidP="00000000" w:rsidRDefault="00000000" w:rsidRPr="00000000" w14:paraId="000001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Knows how to get along with children</w:t>
        </w:r>
      </w:ins>
    </w:p>
    <w:p w:rsidR="00000000" w:rsidDel="00000000" w:rsidP="00000000" w:rsidRDefault="00000000" w:rsidRPr="00000000" w14:paraId="000001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Has organizational skills </w:t>
        </w:r>
      </w:ins>
    </w:p>
    <w:p w:rsidR="00000000" w:rsidDel="00000000" w:rsidP="00000000" w:rsidRDefault="00000000" w:rsidRPr="00000000" w14:paraId="000001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Fonts w:ascii="Lato" w:cs="Lato" w:eastAsia="Lato" w:hAnsi="Lato"/>
            <w:sz w:val="20"/>
            <w:szCs w:val="20"/>
            <w:rtl w:val="0"/>
          </w:rPr>
          <w:t xml:space="preserve">Playing ball in your free time</w:t>
        </w:r>
      </w:ins>
    </w:p>
    <w:p w:rsidR="00000000" w:rsidDel="00000000" w:rsidP="00000000" w:rsidRDefault="00000000" w:rsidRPr="00000000" w14:paraId="000001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ins w:author="Елдос Әділхан Штқ 113" w:id="1" w:date="2022-12-28T17:13:01Z"/>
          <w:rFonts w:ascii="Lato" w:cs="Lato" w:eastAsia="Lato" w:hAnsi="Lato"/>
          <w:sz w:val="20"/>
          <w:szCs w:val="20"/>
        </w:rPr>
      </w:pPr>
      <w:ins w:author="Елдос Әділхан Штқ 113" w:id="1" w:date="2022-12-28T17:13:0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1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rPrChange w:author="Елдос Әділхан Штқ 113" w:id="2" w:date="2022-12-28T17:13:01Z">
            <w:rPr>
              <w:rFonts w:ascii="Lato" w:cs="Lato" w:eastAsia="Lato" w:hAnsi="Lato"/>
            </w:rPr>
          </w:rPrChange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80" w:lineRule="auto"/>
    </w:pPr>
    <w:rPr>
      <w:rFonts w:ascii="Raleway" w:cs="Raleway" w:eastAsia="Raleway" w:hAnsi="Raleway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120" w:lineRule="auto"/>
    </w:pPr>
    <w:rPr>
      <w:rFonts w:ascii="Lato" w:cs="Lato" w:eastAsia="Lato" w:hAnsi="Lato"/>
      <w:b w:val="1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</w:pPr>
    <w:rPr>
      <w:rFonts w:ascii="Lato" w:cs="Lato" w:eastAsia="Lato" w:hAnsi="Lato"/>
      <w:color w:val="666666"/>
      <w:sz w:val="18"/>
      <w:szCs w:val="1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Raleway" w:cs="Raleway" w:eastAsia="Raleway" w:hAnsi="Raleway"/>
      <w:b w:val="1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60" w:line="240" w:lineRule="auto"/>
    </w:pPr>
    <w:rPr>
      <w:rFonts w:ascii="Raleway" w:cs="Raleway" w:eastAsia="Raleway" w:hAnsi="Raleway"/>
      <w:b w:val="1"/>
      <w:color w:val="f2511b"/>
      <w:sz w:val="32"/>
      <w:szCs w:val="32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adilkhaneldos96@gmail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